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bookmarkStart w:id="0" w:name="_GoBack" w:colFirst="0" w:colLast="0"/>
            <w:r w:rsidRPr="004259CB">
              <w:t>IALA S</w:t>
            </w:r>
            <w:r w:rsidR="00CB19DB" w:rsidRPr="004259CB">
              <w:t>tandard</w:t>
            </w:r>
          </w:p>
        </w:tc>
      </w:tr>
      <w:bookmarkEnd w:id="0"/>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7D96B1D" w:rsidR="00192FEB" w:rsidRDefault="0013794D" w:rsidP="00192FEB">
      <w:pPr>
        <w:pStyle w:val="Documentnumber"/>
      </w:pPr>
      <w:r>
        <w:t>1</w:t>
      </w:r>
      <w:r w:rsidR="00496E8D" w:rsidRPr="004259CB">
        <w:t>0</w:t>
      </w:r>
      <w:r w:rsidR="00457308">
        <w:t>4</w:t>
      </w:r>
      <w:r w:rsidR="00D70AFE" w:rsidRPr="004259CB">
        <w:t>0</w:t>
      </w:r>
    </w:p>
    <w:p w14:paraId="1F4C7081" w14:textId="77777777" w:rsidR="00757F9E" w:rsidRPr="00757F9E" w:rsidRDefault="00757F9E" w:rsidP="00757F9E">
      <w:pPr>
        <w:rPr>
          <w:lang w:val="en-GB"/>
        </w:rPr>
      </w:pPr>
    </w:p>
    <w:p w14:paraId="76B5E416" w14:textId="421B2ECB" w:rsidR="00D74AE1" w:rsidRPr="004259CB" w:rsidRDefault="00457308" w:rsidP="00E270C5">
      <w:pPr>
        <w:pStyle w:val="Documentname"/>
      </w:pPr>
      <w:r>
        <w:t>Vessel Traffic</w:t>
      </w:r>
      <w:r w:rsidR="005A181A">
        <w:t xml:space="preserve">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371B3">
          <w:rPr>
            <w:webHidden/>
          </w:rPr>
          <w:t>3</w:t>
        </w:r>
        <w:r w:rsidR="00757F9E">
          <w:rPr>
            <w:webHidden/>
          </w:rPr>
          <w:fldChar w:fldCharType="end"/>
        </w:r>
      </w:hyperlink>
    </w:p>
    <w:p w14:paraId="5A57CA93" w14:textId="77777777" w:rsidR="00757F9E" w:rsidRDefault="00ED3BD6">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371B3">
          <w:rPr>
            <w:webHidden/>
          </w:rPr>
          <w:t>3</w:t>
        </w:r>
        <w:r w:rsidR="00757F9E">
          <w:rPr>
            <w:webHidden/>
          </w:rPr>
          <w:fldChar w:fldCharType="end"/>
        </w:r>
      </w:hyperlink>
    </w:p>
    <w:p w14:paraId="75034B08" w14:textId="77777777" w:rsidR="00757F9E" w:rsidRDefault="00ED3BD6">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371B3">
          <w:rPr>
            <w:webHidden/>
          </w:rPr>
          <w:t>3</w:t>
        </w:r>
        <w:r w:rsidR="00757F9E">
          <w:rPr>
            <w:webHidden/>
          </w:rPr>
          <w:fldChar w:fldCharType="end"/>
        </w:r>
      </w:hyperlink>
    </w:p>
    <w:p w14:paraId="1A6265BF" w14:textId="77777777" w:rsidR="00757F9E" w:rsidRDefault="00ED3BD6">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371B3">
          <w:rPr>
            <w:webHidden/>
          </w:rPr>
          <w:t>3</w:t>
        </w:r>
        <w:r w:rsidR="00757F9E">
          <w:rPr>
            <w:webHidden/>
          </w:rPr>
          <w:fldChar w:fldCharType="end"/>
        </w:r>
      </w:hyperlink>
    </w:p>
    <w:p w14:paraId="4BE62355" w14:textId="77777777" w:rsidR="00757F9E" w:rsidRDefault="00ED3BD6">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371B3">
          <w:rPr>
            <w:webHidden/>
          </w:rPr>
          <w:t>4</w:t>
        </w:r>
        <w:r w:rsidR="00757F9E">
          <w:rPr>
            <w:webHidden/>
          </w:rPr>
          <w:fldChar w:fldCharType="end"/>
        </w:r>
      </w:hyperlink>
    </w:p>
    <w:p w14:paraId="56E650A4" w14:textId="77777777" w:rsidR="00757F9E" w:rsidRDefault="00ED3BD6">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371B3">
          <w:rPr>
            <w:webHidden/>
          </w:rPr>
          <w:t>4</w:t>
        </w:r>
        <w:r w:rsidR="00757F9E">
          <w:rPr>
            <w:webHidden/>
          </w:rPr>
          <w:fldChar w:fldCharType="end"/>
        </w:r>
      </w:hyperlink>
    </w:p>
    <w:p w14:paraId="5CB07878" w14:textId="77777777" w:rsidR="00757F9E" w:rsidRDefault="00ED3BD6">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371B3">
          <w:rPr>
            <w:webHidden/>
          </w:rPr>
          <w:t>4</w:t>
        </w:r>
        <w:r w:rsidR="00757F9E">
          <w:rPr>
            <w:webHidden/>
          </w:rPr>
          <w:fldChar w:fldCharType="end"/>
        </w:r>
      </w:hyperlink>
    </w:p>
    <w:p w14:paraId="790A8C13" w14:textId="77777777" w:rsidR="00757F9E" w:rsidRDefault="00ED3BD6">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371B3">
          <w:rPr>
            <w:webHidden/>
          </w:rPr>
          <w:t>5</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2"/>
          <w:headerReference w:type="default" r:id="rId13"/>
          <w:footerReference w:type="default" r:id="rId14"/>
          <w:headerReference w:type="first" r:id="rId15"/>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 w:name="_Toc432687596"/>
      <w:bookmarkStart w:id="3" w:name="_Toc464033443"/>
      <w:bookmarkStart w:id="4" w:name="_Toc464136438"/>
      <w:bookmarkStart w:id="5" w:name="_Toc464139604"/>
      <w:r w:rsidRPr="004259CB">
        <w:rPr>
          <w:caps w:val="0"/>
        </w:rPr>
        <w:t>INTRODUCTION</w:t>
      </w:r>
      <w:bookmarkEnd w:id="2"/>
      <w:bookmarkEnd w:id="3"/>
      <w:bookmarkEnd w:id="4"/>
      <w:bookmarkEnd w:id="5"/>
    </w:p>
    <w:p w14:paraId="5A48B6AB" w14:textId="77777777" w:rsidR="004259CB" w:rsidRPr="004259CB" w:rsidRDefault="004259CB" w:rsidP="004259CB">
      <w:pPr>
        <w:pStyle w:val="Sparationtitre1"/>
        <w:rPr>
          <w:lang w:val="en-GB"/>
        </w:rPr>
      </w:pPr>
    </w:p>
    <w:p w14:paraId="0E311505" w14:textId="4DA5C6EE"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6" w:name="_Toc464033444"/>
      <w:bookmarkStart w:id="7" w:name="_Toc464136439"/>
      <w:bookmarkStart w:id="8" w:name="_Toc464139605"/>
      <w:r w:rsidRPr="004259CB">
        <w:rPr>
          <w:caps w:val="0"/>
        </w:rPr>
        <w:t>PURPOSE</w:t>
      </w:r>
      <w:bookmarkEnd w:id="6"/>
      <w:bookmarkEnd w:id="7"/>
      <w:bookmarkEnd w:id="8"/>
    </w:p>
    <w:p w14:paraId="7D46D1E9" w14:textId="77777777" w:rsidR="004259CB" w:rsidRPr="004259CB" w:rsidRDefault="004259CB" w:rsidP="004259CB">
      <w:pPr>
        <w:pStyle w:val="Sparationtitre1"/>
        <w:rPr>
          <w:lang w:val="en-GB"/>
        </w:rPr>
      </w:pPr>
    </w:p>
    <w:p w14:paraId="20EFCAA9" w14:textId="4F61CB7A" w:rsidR="004259CB" w:rsidRPr="004259CB" w:rsidRDefault="004259CB" w:rsidP="004259CB">
      <w:pPr>
        <w:pStyle w:val="BodyText"/>
      </w:pPr>
      <w:r w:rsidRPr="004259CB">
        <w:t xml:space="preserve">The IALA Strategic Vision for the period 2014-2026, adopted by the General Assembly in 2014, </w:t>
      </w:r>
      <w:del w:id="9" w:author="Michael Card" w:date="2017-03-28T10:08:00Z">
        <w:r w:rsidRPr="004259CB" w:rsidDel="00D6394C">
          <w:delText xml:space="preserve">had two </w:delText>
        </w:r>
      </w:del>
      <w:ins w:id="10" w:author="Michael Card" w:date="2017-03-28T09:57:00Z">
        <w:r w:rsidR="00854278">
          <w:t xml:space="preserve">includes the </w:t>
        </w:r>
      </w:ins>
      <w:r w:rsidRPr="004259CB">
        <w:t>Goal</w:t>
      </w:r>
      <w:ins w:id="11" w:author="Michael Card" w:date="2017-03-28T09:57:00Z">
        <w:r w:rsidR="00854278">
          <w:t xml:space="preserve"> </w:t>
        </w:r>
      </w:ins>
      <w:del w:id="12" w:author="Michael Card" w:date="2017-03-28T09:57:00Z">
        <w:r w:rsidRPr="004259CB" w:rsidDel="00854278">
          <w:delText>s, the firs</w:delText>
        </w:r>
      </w:del>
      <w:del w:id="13" w:author="Michael Card" w:date="2017-03-28T09:58:00Z">
        <w:r w:rsidRPr="004259CB" w:rsidDel="00854278">
          <w:delText xml:space="preserve">t of which is </w:delText>
        </w:r>
      </w:del>
      <w:r w:rsidRPr="004259CB">
        <w:t xml:space="preserve">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1B0897A5" w:rsidR="004259CB" w:rsidRPr="004259CB" w:rsidRDefault="004259CB" w:rsidP="004259CB">
      <w:pPr>
        <w:pStyle w:val="BodyText"/>
      </w:pPr>
      <w:r w:rsidRPr="004259CB">
        <w:t xml:space="preserve">IALA Standards are suitable for direct citation by States in the interest of an efficient and harmonised global network of </w:t>
      </w:r>
      <w:ins w:id="14" w:author="Jeffkins, David" w:date="2017-03-29T19:12:00Z">
        <w:r w:rsidR="005441EC">
          <w:t xml:space="preserve">marine </w:t>
        </w:r>
      </w:ins>
      <w:r w:rsidRPr="004259CB">
        <w:t>aids to navigation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5" w:name="_Toc455587602"/>
      <w:bookmarkStart w:id="16" w:name="_Toc455589134"/>
      <w:bookmarkStart w:id="17" w:name="_Toc464033445"/>
      <w:bookmarkStart w:id="18" w:name="_Toc464136440"/>
      <w:bookmarkStart w:id="19" w:name="_Toc464139606"/>
      <w:bookmarkStart w:id="20" w:name="_Toc432687597"/>
      <w:bookmarkEnd w:id="15"/>
      <w:bookmarkEnd w:id="16"/>
      <w:r w:rsidRPr="004259CB">
        <w:rPr>
          <w:caps w:val="0"/>
        </w:rPr>
        <w:t>APPLICATION</w:t>
      </w:r>
      <w:bookmarkEnd w:id="17"/>
      <w:bookmarkEnd w:id="18"/>
      <w:bookmarkEnd w:id="19"/>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21" w:name="_Toc464033446"/>
      <w:bookmarkStart w:id="22" w:name="_Toc464136441"/>
      <w:bookmarkStart w:id="23" w:name="_Toc464139607"/>
      <w:r w:rsidRPr="004259CB">
        <w:rPr>
          <w:caps w:val="0"/>
        </w:rPr>
        <w:t>SCOPE</w:t>
      </w:r>
      <w:bookmarkEnd w:id="20"/>
      <w:bookmarkEnd w:id="21"/>
      <w:bookmarkEnd w:id="22"/>
      <w:bookmarkEnd w:id="23"/>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 xml:space="preserve">Normative provisions are those with which it is necessary to conform in order to claim compliance </w:t>
      </w:r>
      <w:proofErr w:type="gramStart"/>
      <w:r w:rsidRPr="004259CB">
        <w:t>with</w:t>
      </w:r>
      <w:proofErr w:type="gramEnd"/>
      <w:r w:rsidRPr="004259CB">
        <w:t xml:space="preserve"> the Standard.</w:t>
      </w:r>
    </w:p>
    <w:p w14:paraId="6BAC2A13" w14:textId="00212806"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proofErr w:type="gramStart"/>
      <w:r w:rsidRPr="004259CB">
        <w:t>with</w:t>
      </w:r>
      <w:proofErr w:type="gramEnd"/>
      <w:r w:rsidRPr="004259CB">
        <w:t xml:space="preserve"> the Standard.</w:t>
      </w:r>
    </w:p>
    <w:p w14:paraId="46D71A95" w14:textId="77777777" w:rsidR="004259CB" w:rsidRPr="004259CB" w:rsidRDefault="004259CB" w:rsidP="004259CB">
      <w:pPr>
        <w:pStyle w:val="BodyText"/>
      </w:pPr>
      <w:r w:rsidRPr="004259CB">
        <w:t>This Standard references Normative and Informative provisions, detailed in the listed IALA Recommendations, covering the following scope.</w:t>
      </w:r>
    </w:p>
    <w:p w14:paraId="5560D58C" w14:textId="38DF8478" w:rsidR="005A181A" w:rsidRDefault="00457308" w:rsidP="004259CB">
      <w:pPr>
        <w:pStyle w:val="Bullet1"/>
      </w:pPr>
      <w:r>
        <w:t>Vessel Traffic Services Implementation</w:t>
      </w:r>
    </w:p>
    <w:p w14:paraId="32C7DFC0" w14:textId="571FB84C" w:rsidR="00457308" w:rsidRDefault="00457308" w:rsidP="004259CB">
      <w:pPr>
        <w:pStyle w:val="Bullet1"/>
      </w:pPr>
      <w:r>
        <w:t>Vessel Traffic Services Operations</w:t>
      </w:r>
    </w:p>
    <w:p w14:paraId="67237A82" w14:textId="556E1CB5" w:rsidR="00457308" w:rsidRDefault="00457308" w:rsidP="004259CB">
      <w:pPr>
        <w:pStyle w:val="Bullet1"/>
      </w:pPr>
      <w:r>
        <w:t>Vessel Traffic Services Data and Information Management</w:t>
      </w:r>
    </w:p>
    <w:p w14:paraId="7C50345A" w14:textId="07214F63" w:rsidR="00457308" w:rsidRDefault="00457308" w:rsidP="004259CB">
      <w:pPr>
        <w:pStyle w:val="Bullet1"/>
      </w:pPr>
      <w:r>
        <w:lastRenderedPageBreak/>
        <w:t>Vessel Traffic Services Communications</w:t>
      </w:r>
    </w:p>
    <w:p w14:paraId="7D1AC5C0" w14:textId="53C2E9E3" w:rsidR="00457308" w:rsidRDefault="00457308" w:rsidP="004259CB">
      <w:pPr>
        <w:pStyle w:val="Bullet1"/>
      </w:pPr>
      <w:r>
        <w:t>Vessel Traffic Services Technologies</w:t>
      </w:r>
    </w:p>
    <w:p w14:paraId="2E782F7F" w14:textId="70943F58" w:rsidR="00457308" w:rsidRPr="00BE0675" w:rsidRDefault="00457308" w:rsidP="004259CB">
      <w:pPr>
        <w:pStyle w:val="Bullet1"/>
      </w:pPr>
      <w:r>
        <w:t>Auditing and Assessment of Vessel Traffic Services</w:t>
      </w:r>
    </w:p>
    <w:p w14:paraId="26337B12" w14:textId="2C89075D" w:rsidR="004259CB" w:rsidRPr="004259CB" w:rsidRDefault="004259CB" w:rsidP="004259CB">
      <w:pPr>
        <w:pStyle w:val="Heading1"/>
        <w:tabs>
          <w:tab w:val="clear" w:pos="0"/>
        </w:tabs>
        <w:spacing w:before="0"/>
        <w:ind w:left="0" w:firstLine="0"/>
        <w:rPr>
          <w:caps w:val="0"/>
        </w:rPr>
      </w:pPr>
      <w:bookmarkStart w:id="24" w:name="_Toc455587604"/>
      <w:bookmarkStart w:id="25" w:name="_Toc455589136"/>
      <w:bookmarkStart w:id="26" w:name="_Toc432687599"/>
      <w:bookmarkStart w:id="27" w:name="_Toc464033447"/>
      <w:bookmarkStart w:id="28" w:name="_Toc464136442"/>
      <w:bookmarkStart w:id="29" w:name="_Toc464139608"/>
      <w:bookmarkEnd w:id="24"/>
      <w:bookmarkEnd w:id="25"/>
      <w:r w:rsidRPr="004259CB">
        <w:rPr>
          <w:caps w:val="0"/>
        </w:rPr>
        <w:t>REFERENCED DOCUMENT</w:t>
      </w:r>
      <w:r w:rsidR="00757F9E" w:rsidRPr="004259CB">
        <w:rPr>
          <w:caps w:val="0"/>
        </w:rPr>
        <w:t>S</w:t>
      </w:r>
      <w:bookmarkEnd w:id="26"/>
      <w:bookmarkEnd w:id="27"/>
      <w:bookmarkEnd w:id="28"/>
      <w:bookmarkEnd w:id="29"/>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3DF97E17" w14:textId="2B182030" w:rsidR="003371B3" w:rsidRPr="004259CB" w:rsidRDefault="003371B3" w:rsidP="003371B3">
      <w:pPr>
        <w:pStyle w:val="BodyText"/>
      </w:pPr>
      <w:bookmarkStart w:id="30" w:name="_Toc455589139"/>
      <w:bookmarkEnd w:id="30"/>
      <w:r w:rsidRPr="004259CB">
        <w:t xml:space="preserve">In this Standard the word ‘shall’ is used to </w:t>
      </w:r>
      <w:r>
        <w:t>indicate</w:t>
      </w:r>
      <w:r w:rsidRPr="004259CB">
        <w:t xml:space="preserve"> that a provision is Normative and </w:t>
      </w:r>
      <w:del w:id="31" w:author="Michael Card" w:date="2017-03-28T09:58:00Z">
        <w:r w:rsidRPr="004259CB" w:rsidDel="00854278">
          <w:delText xml:space="preserve">so </w:delText>
        </w:r>
      </w:del>
      <w:r w:rsidRPr="004259CB">
        <w:t xml:space="preserve">is to be followed in order to comply with the </w:t>
      </w:r>
      <w:del w:id="32" w:author="Jeffkins, David" w:date="2017-03-29T19:12:00Z">
        <w:r w:rsidRPr="004259CB" w:rsidDel="005441EC">
          <w:delText>s</w:delText>
        </w:r>
      </w:del>
      <w:ins w:id="33" w:author="Jeffkins, David" w:date="2017-03-29T19:12:00Z">
        <w:r w:rsidR="005441EC">
          <w:t>S</w:t>
        </w:r>
      </w:ins>
      <w:r w:rsidRPr="004259CB">
        <w:t>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proofErr w:type="gramStart"/>
      <w:r w:rsidRPr="004259CB">
        <w:rPr>
          <w:b/>
          <w:lang w:val="en-GB"/>
        </w:rPr>
        <w:t>Normative</w:t>
      </w:r>
      <w:proofErr w:type="gramEnd"/>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0C5F35C5" w14:textId="77777777" w:rsidTr="004259CB">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5A181A" w:rsidRPr="004259CB" w14:paraId="205219FA" w14:textId="77777777" w:rsidTr="004259CB">
        <w:trPr>
          <w:jc w:val="center"/>
        </w:trPr>
        <w:tc>
          <w:tcPr>
            <w:tcW w:w="2526" w:type="dxa"/>
          </w:tcPr>
          <w:p w14:paraId="200E7977" w14:textId="06D8E1D4" w:rsidR="005A181A" w:rsidRPr="00085375" w:rsidRDefault="0060160B" w:rsidP="00BA0EEF">
            <w:pPr>
              <w:spacing w:before="120" w:after="120"/>
              <w:rPr>
                <w:b/>
                <w:sz w:val="22"/>
                <w:lang w:val="en-GB"/>
              </w:rPr>
            </w:pPr>
            <w:r w:rsidRPr="0060160B">
              <w:rPr>
                <w:b/>
                <w:sz w:val="22"/>
                <w:lang w:val="en-GB"/>
              </w:rPr>
              <w:t>Vessel Traffic Services Implementation</w:t>
            </w:r>
          </w:p>
        </w:tc>
        <w:tc>
          <w:tcPr>
            <w:tcW w:w="984" w:type="dxa"/>
          </w:tcPr>
          <w:p w14:paraId="3BB884CD" w14:textId="30CB74EE" w:rsidR="00BF0E9F" w:rsidRDefault="00BF0E9F" w:rsidP="00BA0EEF">
            <w:pPr>
              <w:spacing w:before="120" w:after="120"/>
              <w:rPr>
                <w:ins w:id="34" w:author="Jeffkins, David" w:date="2017-03-29T19:15:00Z"/>
                <w:sz w:val="22"/>
                <w:lang w:val="en-GB"/>
              </w:rPr>
            </w:pPr>
            <w:ins w:id="35" w:author="Jeffkins, David" w:date="2017-03-29T19:15:00Z">
              <w:r>
                <w:rPr>
                  <w:sz w:val="22"/>
                  <w:lang w:val="en-GB"/>
                </w:rPr>
                <w:t>R0119</w:t>
              </w:r>
            </w:ins>
          </w:p>
          <w:p w14:paraId="6656869F" w14:textId="375FD8CD" w:rsidR="005A181A" w:rsidRDefault="0060160B" w:rsidP="00BA0EEF">
            <w:pPr>
              <w:spacing w:before="120" w:after="120"/>
              <w:rPr>
                <w:sz w:val="22"/>
                <w:lang w:val="en-GB"/>
              </w:rPr>
            </w:pPr>
            <w:del w:id="36" w:author="Jeffkins, David" w:date="2017-03-30T19:41:00Z">
              <w:r w:rsidDel="00E76468">
                <w:rPr>
                  <w:sz w:val="22"/>
                  <w:lang w:val="en-GB"/>
                </w:rPr>
                <w:delText>V-119</w:delText>
              </w:r>
            </w:del>
          </w:p>
        </w:tc>
        <w:tc>
          <w:tcPr>
            <w:tcW w:w="6237" w:type="dxa"/>
          </w:tcPr>
          <w:p w14:paraId="20776B0A" w14:textId="0B7083DD"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14:paraId="4558792E" w14:textId="77777777" w:rsidTr="004259CB">
        <w:trPr>
          <w:jc w:val="center"/>
        </w:trPr>
        <w:tc>
          <w:tcPr>
            <w:tcW w:w="2526" w:type="dxa"/>
          </w:tcPr>
          <w:p w14:paraId="14913979" w14:textId="5E4938F2" w:rsidR="0060160B" w:rsidRPr="00085375" w:rsidRDefault="00EE2C05" w:rsidP="00BA0EEF">
            <w:pPr>
              <w:spacing w:before="120" w:after="120"/>
              <w:rPr>
                <w:b/>
                <w:sz w:val="22"/>
                <w:lang w:val="en-GB"/>
              </w:rPr>
            </w:pPr>
            <w:r w:rsidRPr="00EE2C05">
              <w:rPr>
                <w:b/>
                <w:sz w:val="22"/>
                <w:lang w:val="en-GB"/>
              </w:rPr>
              <w:t>Vessel Traffic Services</w:t>
            </w:r>
            <w:r>
              <w:rPr>
                <w:b/>
                <w:sz w:val="22"/>
                <w:lang w:val="en-GB"/>
              </w:rPr>
              <w:t xml:space="preserve"> Operations</w:t>
            </w:r>
          </w:p>
        </w:tc>
        <w:tc>
          <w:tcPr>
            <w:tcW w:w="984" w:type="dxa"/>
          </w:tcPr>
          <w:p w14:paraId="08519ABE" w14:textId="77777777" w:rsidR="00BF0E9F" w:rsidRDefault="00BF0E9F" w:rsidP="00BA0EEF">
            <w:pPr>
              <w:spacing w:before="120" w:after="120"/>
              <w:rPr>
                <w:ins w:id="37" w:author="Jeffkins, David" w:date="2017-03-29T19:15:00Z"/>
                <w:sz w:val="22"/>
                <w:lang w:val="en-GB"/>
              </w:rPr>
            </w:pPr>
            <w:ins w:id="38" w:author="Jeffkins, David" w:date="2017-03-29T19:15:00Z">
              <w:r>
                <w:rPr>
                  <w:sz w:val="22"/>
                  <w:lang w:val="en-GB"/>
                </w:rPr>
                <w:t>R0127</w:t>
              </w:r>
            </w:ins>
          </w:p>
          <w:p w14:paraId="22568796" w14:textId="44EED095" w:rsidR="0060160B" w:rsidRDefault="00EE2C05" w:rsidP="00BA0EEF">
            <w:pPr>
              <w:spacing w:before="120" w:after="120"/>
              <w:rPr>
                <w:sz w:val="22"/>
                <w:lang w:val="en-GB"/>
              </w:rPr>
            </w:pPr>
            <w:del w:id="39" w:author="Jeffkins, David" w:date="2017-03-30T19:41:00Z">
              <w:r w:rsidDel="00E76468">
                <w:rPr>
                  <w:sz w:val="22"/>
                  <w:lang w:val="en-GB"/>
                </w:rPr>
                <w:delText>V-127</w:delText>
              </w:r>
            </w:del>
          </w:p>
        </w:tc>
        <w:tc>
          <w:tcPr>
            <w:tcW w:w="6237" w:type="dxa"/>
          </w:tcPr>
          <w:p w14:paraId="6C9C5AE8" w14:textId="4C348A55"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60160B" w:rsidRPr="004259CB" w14:paraId="7D578B2A" w14:textId="77777777" w:rsidTr="004259CB">
        <w:trPr>
          <w:jc w:val="center"/>
        </w:trPr>
        <w:tc>
          <w:tcPr>
            <w:tcW w:w="2526" w:type="dxa"/>
          </w:tcPr>
          <w:p w14:paraId="74A3877E" w14:textId="3DAA1B0E" w:rsidR="0060160B" w:rsidRPr="00085375" w:rsidRDefault="00EE2C05"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984" w:type="dxa"/>
          </w:tcPr>
          <w:p w14:paraId="41DCAC1F" w14:textId="77777777" w:rsidR="00BF0E9F" w:rsidRDefault="00BF0E9F" w:rsidP="00BA0EEF">
            <w:pPr>
              <w:spacing w:before="120" w:after="120"/>
              <w:rPr>
                <w:ins w:id="40" w:author="Jeffkins, David" w:date="2017-03-29T19:15:00Z"/>
                <w:sz w:val="22"/>
                <w:lang w:val="en-GB"/>
              </w:rPr>
            </w:pPr>
            <w:ins w:id="41" w:author="Jeffkins, David" w:date="2017-03-29T19:15:00Z">
              <w:r>
                <w:rPr>
                  <w:sz w:val="22"/>
                  <w:lang w:val="en-GB"/>
                </w:rPr>
                <w:t>R0125</w:t>
              </w:r>
            </w:ins>
          </w:p>
          <w:p w14:paraId="4091D5AC" w14:textId="18C4B102" w:rsidR="0060160B" w:rsidRDefault="00EE2C05" w:rsidP="00BA0EEF">
            <w:pPr>
              <w:spacing w:before="120" w:after="120"/>
              <w:rPr>
                <w:sz w:val="22"/>
                <w:lang w:val="en-GB"/>
              </w:rPr>
            </w:pPr>
            <w:del w:id="42" w:author="Jeffkins, David" w:date="2017-03-30T19:41:00Z">
              <w:r w:rsidDel="00E76468">
                <w:rPr>
                  <w:sz w:val="22"/>
                  <w:lang w:val="en-GB"/>
                </w:rPr>
                <w:delText>V-125</w:delText>
              </w:r>
            </w:del>
          </w:p>
        </w:tc>
        <w:tc>
          <w:tcPr>
            <w:tcW w:w="6237" w:type="dxa"/>
          </w:tcPr>
          <w:p w14:paraId="35BF0CB7" w14:textId="79965A3B" w:rsidR="0060160B" w:rsidRPr="00085375" w:rsidRDefault="00EE2C05"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Presentation of S</w:t>
            </w:r>
            <w:r w:rsidRPr="00EE2C05">
              <w:rPr>
                <w:sz w:val="22"/>
                <w:lang w:val="en-GB"/>
              </w:rPr>
              <w:t>ymbology at a VTS Centre</w:t>
            </w:r>
          </w:p>
        </w:tc>
      </w:tr>
      <w:tr w:rsidR="0060160B" w:rsidRPr="004259CB" w14:paraId="48914684" w14:textId="77777777" w:rsidTr="004259CB">
        <w:trPr>
          <w:jc w:val="center"/>
        </w:trPr>
        <w:tc>
          <w:tcPr>
            <w:tcW w:w="2526" w:type="dxa"/>
          </w:tcPr>
          <w:p w14:paraId="2282BD6D" w14:textId="49C3F867" w:rsidR="0060160B" w:rsidRPr="00085375" w:rsidRDefault="00EE2C05" w:rsidP="00BA0EEF">
            <w:pPr>
              <w:spacing w:before="120" w:after="120"/>
              <w:rPr>
                <w:b/>
                <w:sz w:val="22"/>
                <w:lang w:val="en-GB"/>
              </w:rPr>
            </w:pPr>
            <w:r w:rsidRPr="00EE2C05">
              <w:rPr>
                <w:b/>
                <w:sz w:val="22"/>
                <w:lang w:val="en-GB"/>
              </w:rPr>
              <w:t>Vessel Traffic Services Technologies</w:t>
            </w:r>
          </w:p>
        </w:tc>
        <w:tc>
          <w:tcPr>
            <w:tcW w:w="984" w:type="dxa"/>
          </w:tcPr>
          <w:p w14:paraId="7E1D6AC5" w14:textId="77777777" w:rsidR="00BF0E9F" w:rsidRDefault="00BF0E9F" w:rsidP="00BA0EEF">
            <w:pPr>
              <w:spacing w:before="120" w:after="120"/>
              <w:rPr>
                <w:ins w:id="43" w:author="Jeffkins, David" w:date="2017-03-29T19:15:00Z"/>
                <w:sz w:val="22"/>
                <w:lang w:val="en-GB"/>
              </w:rPr>
            </w:pPr>
            <w:ins w:id="44" w:author="Jeffkins, David" w:date="2017-03-29T19:15:00Z">
              <w:r>
                <w:rPr>
                  <w:sz w:val="22"/>
                  <w:lang w:val="en-GB"/>
                </w:rPr>
                <w:t>R0128</w:t>
              </w:r>
            </w:ins>
          </w:p>
          <w:p w14:paraId="0CA9B91F" w14:textId="4CC75B23" w:rsidR="0060160B" w:rsidRDefault="00EE2C05" w:rsidP="00BA0EEF">
            <w:pPr>
              <w:spacing w:before="120" w:after="120"/>
              <w:rPr>
                <w:sz w:val="22"/>
                <w:lang w:val="en-GB"/>
              </w:rPr>
            </w:pPr>
            <w:del w:id="45" w:author="Jeffkins, David" w:date="2017-03-30T19:41:00Z">
              <w:r w:rsidDel="00E76468">
                <w:rPr>
                  <w:sz w:val="22"/>
                  <w:lang w:val="en-GB"/>
                </w:rPr>
                <w:delText>V-128</w:delText>
              </w:r>
            </w:del>
          </w:p>
        </w:tc>
        <w:tc>
          <w:tcPr>
            <w:tcW w:w="6237" w:type="dxa"/>
          </w:tcPr>
          <w:p w14:paraId="662F886A" w14:textId="63499F19" w:rsidR="0060160B" w:rsidRPr="00085375" w:rsidRDefault="00EE2C05" w:rsidP="00BA0EEF">
            <w:pPr>
              <w:spacing w:before="120" w:after="120"/>
              <w:rPr>
                <w:sz w:val="22"/>
                <w:lang w:val="en-GB"/>
              </w:rPr>
            </w:pPr>
            <w:r w:rsidRPr="00EE2C05">
              <w:rPr>
                <w:sz w:val="22"/>
                <w:lang w:val="en-GB"/>
              </w:rPr>
              <w:t>Operational and Technical Performance of VTS Systems</w:t>
            </w:r>
          </w:p>
        </w:tc>
      </w:tr>
    </w:tbl>
    <w:p w14:paraId="05EE7EB0" w14:textId="49960239" w:rsidR="004259CB" w:rsidRPr="004259CB" w:rsidRDefault="004259CB" w:rsidP="004259CB">
      <w:pPr>
        <w:rPr>
          <w:lang w:val="en-GB"/>
        </w:rPr>
      </w:pPr>
      <w:bookmarkStart w:id="46" w:name="_Toc432687601"/>
      <w:bookmarkEnd w:id="46"/>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3371B3">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32397F63" w14:textId="77777777" w:rsidTr="004259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EE2C05" w:rsidRPr="004259CB" w14:paraId="65B866AA" w14:textId="77777777" w:rsidTr="004259CB">
        <w:trPr>
          <w:jc w:val="center"/>
        </w:trPr>
        <w:tc>
          <w:tcPr>
            <w:tcW w:w="2526" w:type="dxa"/>
            <w:vMerge w:val="restart"/>
          </w:tcPr>
          <w:p w14:paraId="5B2074F4" w14:textId="3B919CC4" w:rsidR="00EE2C05" w:rsidRDefault="00EE2C05" w:rsidP="00BA0EEF">
            <w:pPr>
              <w:spacing w:before="120" w:after="120"/>
              <w:rPr>
                <w:b/>
                <w:sz w:val="22"/>
                <w:lang w:val="en-GB"/>
              </w:rPr>
            </w:pPr>
            <w:r w:rsidRPr="0060160B">
              <w:rPr>
                <w:b/>
                <w:sz w:val="22"/>
                <w:lang w:val="en-GB"/>
              </w:rPr>
              <w:t>Vessel Traffic Services Implementation</w:t>
            </w:r>
          </w:p>
        </w:tc>
        <w:tc>
          <w:tcPr>
            <w:tcW w:w="984" w:type="dxa"/>
          </w:tcPr>
          <w:p w14:paraId="579681EA" w14:textId="399A02ED" w:rsidR="00BF0E9F" w:rsidRDefault="00BF0E9F" w:rsidP="00BA0EEF">
            <w:pPr>
              <w:spacing w:before="120" w:after="120"/>
              <w:rPr>
                <w:ins w:id="47" w:author="Jeffkins, David" w:date="2017-03-29T19:14:00Z"/>
                <w:sz w:val="22"/>
                <w:lang w:val="en-GB"/>
              </w:rPr>
            </w:pPr>
            <w:ins w:id="48" w:author="Jeffkins, David" w:date="2017-03-29T19:14:00Z">
              <w:r>
                <w:rPr>
                  <w:sz w:val="22"/>
                  <w:lang w:val="en-GB"/>
                </w:rPr>
                <w:t>R0102</w:t>
              </w:r>
            </w:ins>
          </w:p>
          <w:p w14:paraId="07338E55" w14:textId="495C2575" w:rsidR="00EE2C05" w:rsidRDefault="00EE2C05" w:rsidP="00BA0EEF">
            <w:pPr>
              <w:spacing w:before="120" w:after="120"/>
              <w:rPr>
                <w:sz w:val="22"/>
                <w:lang w:val="en-GB"/>
              </w:rPr>
            </w:pPr>
            <w:r>
              <w:rPr>
                <w:sz w:val="22"/>
                <w:lang w:val="en-GB"/>
              </w:rPr>
              <w:t>V-102</w:t>
            </w:r>
          </w:p>
        </w:tc>
        <w:tc>
          <w:tcPr>
            <w:tcW w:w="6237" w:type="dxa"/>
          </w:tcPr>
          <w:p w14:paraId="5FE8169D" w14:textId="4373BB8B" w:rsidR="00EE2C05" w:rsidRPr="00085375" w:rsidRDefault="00EE2C05" w:rsidP="00BA0EEF">
            <w:pPr>
              <w:spacing w:before="120" w:after="120"/>
              <w:rPr>
                <w:sz w:val="22"/>
                <w:lang w:val="en-GB"/>
              </w:rPr>
            </w:pPr>
            <w:r w:rsidRPr="0060160B">
              <w:rPr>
                <w:sz w:val="22"/>
                <w:lang w:val="en-GB"/>
              </w:rPr>
              <w:t>The application of the 'User Pays' principle to Vessel Traffic Services</w:t>
            </w:r>
          </w:p>
        </w:tc>
      </w:tr>
      <w:tr w:rsidR="00EE2C05" w:rsidRPr="004259CB" w14:paraId="6C562D26" w14:textId="77777777" w:rsidTr="004259CB">
        <w:trPr>
          <w:jc w:val="center"/>
        </w:trPr>
        <w:tc>
          <w:tcPr>
            <w:tcW w:w="2526" w:type="dxa"/>
            <w:vMerge/>
          </w:tcPr>
          <w:p w14:paraId="576041D1" w14:textId="3B3A9262" w:rsidR="00EE2C05" w:rsidRDefault="00EE2C05" w:rsidP="00BA0EEF">
            <w:pPr>
              <w:spacing w:before="120" w:after="120"/>
              <w:rPr>
                <w:b/>
                <w:sz w:val="22"/>
                <w:lang w:val="en-GB"/>
              </w:rPr>
            </w:pPr>
          </w:p>
        </w:tc>
        <w:tc>
          <w:tcPr>
            <w:tcW w:w="984" w:type="dxa"/>
          </w:tcPr>
          <w:p w14:paraId="646F1E74" w14:textId="15F0389C" w:rsidR="00BF0E9F" w:rsidRDefault="00BF0E9F" w:rsidP="00BA0EEF">
            <w:pPr>
              <w:spacing w:before="120" w:after="120"/>
              <w:rPr>
                <w:ins w:id="49" w:author="Jeffkins, David" w:date="2017-03-29T19:14:00Z"/>
                <w:sz w:val="22"/>
                <w:lang w:val="en-GB"/>
              </w:rPr>
            </w:pPr>
            <w:ins w:id="50" w:author="Jeffkins, David" w:date="2017-03-29T19:14:00Z">
              <w:r>
                <w:rPr>
                  <w:sz w:val="22"/>
                  <w:lang w:val="en-GB"/>
                </w:rPr>
                <w:t>R0120</w:t>
              </w:r>
            </w:ins>
          </w:p>
          <w:p w14:paraId="22C9E28B" w14:textId="0F23538B" w:rsidR="00EE2C05" w:rsidRDefault="00EE2C05" w:rsidP="00BA0EEF">
            <w:pPr>
              <w:spacing w:before="120" w:after="120"/>
              <w:rPr>
                <w:sz w:val="22"/>
                <w:lang w:val="en-GB"/>
              </w:rPr>
            </w:pPr>
            <w:r>
              <w:rPr>
                <w:sz w:val="22"/>
                <w:lang w:val="en-GB"/>
              </w:rPr>
              <w:t>V-120</w:t>
            </w:r>
          </w:p>
        </w:tc>
        <w:tc>
          <w:tcPr>
            <w:tcW w:w="6237" w:type="dxa"/>
          </w:tcPr>
          <w:p w14:paraId="3604AC63" w14:textId="15E5BAB0" w:rsidR="00EE2C05" w:rsidRPr="00085375" w:rsidRDefault="00EE2C05" w:rsidP="00BA0EEF">
            <w:pPr>
              <w:spacing w:before="120" w:after="120"/>
              <w:rPr>
                <w:sz w:val="22"/>
                <w:lang w:val="en-GB"/>
              </w:rPr>
            </w:pPr>
            <w:r w:rsidRPr="0060160B">
              <w:rPr>
                <w:sz w:val="22"/>
                <w:lang w:val="en-GB"/>
              </w:rPr>
              <w:t>Vessel Traffic Services in Inland Waters</w:t>
            </w: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51" w:name="_Toc464136443"/>
      <w:bookmarkStart w:id="52" w:name="_Toc464139609"/>
      <w:r w:rsidRPr="004259CB">
        <w:rPr>
          <w:caps w:val="0"/>
        </w:rPr>
        <w:t>SUPPLEMENTARY ELEMENTS</w:t>
      </w:r>
      <w:bookmarkEnd w:id="51"/>
      <w:bookmarkEnd w:id="52"/>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53" w:name="_Toc464033448"/>
      <w:bookmarkStart w:id="54" w:name="_Toc464136444"/>
      <w:bookmarkStart w:id="55" w:name="_Toc464139610"/>
      <w:r w:rsidRPr="004259CB">
        <w:rPr>
          <w:caps w:val="0"/>
        </w:rPr>
        <w:t>ADOPTION OF AND AMENDMENT OF STANDARDS</w:t>
      </w:r>
      <w:bookmarkEnd w:id="53"/>
      <w:bookmarkEnd w:id="54"/>
      <w:bookmarkEnd w:id="55"/>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355A9A8E" w14:textId="77777777" w:rsidR="003371B3" w:rsidRDefault="003371B3">
      <w:pPr>
        <w:spacing w:after="200" w:line="276" w:lineRule="auto"/>
        <w:rPr>
          <w:rFonts w:asciiTheme="majorHAnsi" w:eastAsiaTheme="majorEastAsia" w:hAnsiTheme="majorHAnsi" w:cstheme="majorBidi"/>
          <w:b/>
          <w:bCs/>
          <w:color w:val="00558C"/>
          <w:sz w:val="28"/>
          <w:szCs w:val="24"/>
          <w:lang w:val="en-GB"/>
        </w:rPr>
      </w:pPr>
      <w:bookmarkStart w:id="56" w:name="_Toc464033449"/>
      <w:bookmarkStart w:id="57" w:name="_Toc455589152"/>
      <w:bookmarkStart w:id="58" w:name="_Toc455589153"/>
      <w:bookmarkStart w:id="59" w:name="_Toc455589154"/>
      <w:bookmarkStart w:id="60" w:name="_Toc455589155"/>
      <w:bookmarkStart w:id="61" w:name="_Toc455589156"/>
      <w:bookmarkStart w:id="62" w:name="_Toc455589157"/>
      <w:bookmarkStart w:id="63" w:name="_Toc455589158"/>
      <w:bookmarkStart w:id="64" w:name="_Toc455589159"/>
      <w:bookmarkStart w:id="65" w:name="_Toc455589160"/>
      <w:bookmarkStart w:id="66" w:name="_Toc455589161"/>
      <w:bookmarkStart w:id="67" w:name="_Toc455589162"/>
      <w:bookmarkStart w:id="68" w:name="_Toc455589163"/>
      <w:bookmarkStart w:id="69" w:name="_Toc455589164"/>
      <w:bookmarkStart w:id="70" w:name="_Toc455589165"/>
      <w:bookmarkStart w:id="71" w:name="_Toc455589166"/>
      <w:bookmarkStart w:id="72" w:name="_Toc455589167"/>
      <w:bookmarkStart w:id="73" w:name="_Toc455589168"/>
      <w:bookmarkStart w:id="74" w:name="_Toc455589169"/>
      <w:bookmarkStart w:id="75" w:name="_Toc455589170"/>
      <w:bookmarkStart w:id="76" w:name="_Toc455589171"/>
      <w:bookmarkStart w:id="77" w:name="_Toc464033450"/>
      <w:bookmarkStart w:id="78" w:name="_Toc464033451"/>
      <w:bookmarkStart w:id="79" w:name="_Toc432687611"/>
      <w:bookmarkStart w:id="80" w:name="_Toc464033452"/>
      <w:bookmarkStart w:id="81" w:name="_Toc464136445"/>
      <w:bookmarkStart w:id="82" w:name="_Toc46413961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Pr>
          <w:caps/>
        </w:rPr>
        <w:br w:type="page"/>
      </w:r>
    </w:p>
    <w:p w14:paraId="73E02733" w14:textId="2766FF3D" w:rsidR="004259CB" w:rsidRPr="004259CB" w:rsidRDefault="004259CB" w:rsidP="004259CB">
      <w:pPr>
        <w:pStyle w:val="Heading1"/>
        <w:tabs>
          <w:tab w:val="clear" w:pos="0"/>
        </w:tabs>
        <w:spacing w:before="0"/>
        <w:ind w:left="0" w:firstLine="0"/>
        <w:rPr>
          <w:caps w:val="0"/>
        </w:rPr>
      </w:pPr>
      <w:r w:rsidRPr="004259CB">
        <w:rPr>
          <w:caps w:val="0"/>
        </w:rPr>
        <w:lastRenderedPageBreak/>
        <w:t>DOCUMENT HISTORY</w:t>
      </w:r>
      <w:bookmarkEnd w:id="79"/>
      <w:bookmarkEnd w:id="80"/>
      <w:bookmarkEnd w:id="81"/>
      <w:bookmarkEnd w:id="82"/>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579791F3" w:rsidR="004259CB" w:rsidRPr="00BA0733" w:rsidRDefault="004259CB" w:rsidP="00BA0733">
            <w:pPr>
              <w:spacing w:before="120" w:after="120"/>
              <w:rPr>
                <w:sz w:val="22"/>
                <w:lang w:val="en-GB"/>
              </w:rPr>
            </w:pPr>
            <w:r w:rsidRPr="00BA0733">
              <w:rPr>
                <w:sz w:val="22"/>
                <w:lang w:val="en-GB"/>
              </w:rPr>
              <w:t xml:space="preserve">General Assembly Resolution, Incheon, </w:t>
            </w:r>
            <w:ins w:id="83" w:author="Jeffkins, David" w:date="2017-03-29T19:12:00Z">
              <w:r w:rsidR="005441EC">
                <w:rPr>
                  <w:sz w:val="22"/>
                  <w:lang w:val="en-GB"/>
                </w:rPr>
                <w:t xml:space="preserve">Republic of </w:t>
              </w:r>
            </w:ins>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16"/>
      <w:headerReference w:type="default" r:id="rId17"/>
      <w:headerReference w:type="first" r:id="rId18"/>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866ECC" w14:textId="77777777" w:rsidR="00ED3BD6" w:rsidRDefault="00ED3BD6" w:rsidP="003274DB">
      <w:r>
        <w:separator/>
      </w:r>
    </w:p>
  </w:endnote>
  <w:endnote w:type="continuationSeparator" w:id="0">
    <w:p w14:paraId="53A0E1AB" w14:textId="77777777" w:rsidR="00ED3BD6" w:rsidRDefault="00ED3BD6"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IE" w:eastAsia="en-IE"/>
      </w:rPr>
      <mc:AlternateContent>
        <mc:Choice Requires="wps">
          <w:drawing>
            <wp:anchor distT="0" distB="0" distL="114300" distR="114300" simplePos="0" relativeHeight="251652608" behindDoc="0" locked="0" layoutInCell="1" allowOverlap="1" wp14:anchorId="7BFBF8D0" wp14:editId="235B2E1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3D148"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IE" w:eastAsia="en-IE"/>
      </w:rPr>
      <w:drawing>
        <wp:anchor distT="0" distB="0" distL="114300" distR="114300" simplePos="0" relativeHeight="251651584" behindDoc="1" locked="0" layoutInCell="1" allowOverlap="1" wp14:anchorId="6E073939" wp14:editId="7C04D544">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3A6FA7" w:rsidP="00CB19DB">
    <w:pPr>
      <w:pStyle w:val="Footerportrait"/>
      <w:rPr>
        <w:rStyle w:val="PageNumber"/>
        <w:szCs w:val="15"/>
      </w:rPr>
    </w:pPr>
    <w:fldSimple w:instr=" STYLEREF &quot;Document type&quot; \* MERGEFORMAT ">
      <w:r w:rsidR="007947D6">
        <w:t>IALA Standard</w:t>
      </w:r>
    </w:fldSimple>
    <w:r w:rsidR="00857580" w:rsidRPr="00C907DF">
      <w:t xml:space="preserve"> </w:t>
    </w:r>
    <w:fldSimple w:instr=" STYLEREF &quot;Document number&quot; \* MERGEFORMAT ">
      <w:r w:rsidR="007947D6">
        <w:t>1040</w:t>
      </w:r>
    </w:fldSimple>
    <w:r w:rsidR="00857580" w:rsidRPr="00C907DF">
      <w:t xml:space="preserve"> –</w:t>
    </w:r>
    <w:r w:rsidR="00857580">
      <w:t xml:space="preserve"> </w:t>
    </w:r>
    <w:fldSimple w:instr=" STYLEREF &quot;Document name&quot; \* MERGEFORMAT ">
      <w:r w:rsidR="007947D6">
        <w:t>Vessel Traffic Services</w:t>
      </w:r>
    </w:fldSimple>
  </w:p>
  <w:p w14:paraId="19BC5EB7" w14:textId="1902E40F" w:rsidR="00857580" w:rsidRPr="00CB19DB" w:rsidRDefault="003A6FA7" w:rsidP="00CB19DB">
    <w:pPr>
      <w:pStyle w:val="Footerportrait"/>
    </w:pPr>
    <w:fldSimple w:instr=" STYLEREF &quot;Edition number&quot; \* MERGEFORMAT ">
      <w:r w:rsidR="007947D6">
        <w:t>Edition 1.0</w:t>
      </w:r>
    </w:fldSimple>
    <w:r w:rsidR="00857580">
      <w:t xml:space="preserve">  </w:t>
    </w:r>
    <w:fldSimple w:instr=" STYLEREF &quot;Document date&quot; \* MERGEFORMAT ">
      <w:r w:rsidR="007947D6">
        <w:t>June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7947D6">
      <w:t>4</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1BB29" w14:textId="77777777" w:rsidR="00ED3BD6" w:rsidRDefault="00ED3BD6" w:rsidP="003274DB">
      <w:r>
        <w:separator/>
      </w:r>
    </w:p>
  </w:footnote>
  <w:footnote w:type="continuationSeparator" w:id="0">
    <w:p w14:paraId="7A09F7DF" w14:textId="77777777" w:rsidR="00ED3BD6" w:rsidRDefault="00ED3BD6"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A336E" w14:textId="64FA7BD5" w:rsidR="003371B3" w:rsidRDefault="00ED3BD6">
    <w:pPr>
      <w:pStyle w:val="Header"/>
    </w:pPr>
    <w:r>
      <w:rPr>
        <w:noProof/>
      </w:rPr>
      <w:pict w14:anchorId="43C12D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7"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E6D83" w14:textId="27DBF782" w:rsidR="007947D6" w:rsidRDefault="007947D6" w:rsidP="003371B3">
    <w:pPr>
      <w:pStyle w:val="Header"/>
      <w:jc w:val="right"/>
      <w:rPr>
        <w:ins w:id="1" w:author="Seamus Doyle" w:date="2017-03-30T11:26:00Z"/>
        <w:sz w:val="22"/>
        <w:lang w:val="en-GB"/>
      </w:rPr>
    </w:pPr>
    <w:r>
      <w:rPr>
        <w:sz w:val="22"/>
        <w:lang w:val="en-GB"/>
      </w:rPr>
      <w:t>ENG6-11.1.15</w:t>
    </w:r>
  </w:p>
  <w:p w14:paraId="6DD028E7" w14:textId="3CB3038E" w:rsidR="00857580" w:rsidRPr="00ED2A8D" w:rsidRDefault="00ED3BD6" w:rsidP="003371B3">
    <w:pPr>
      <w:pStyle w:val="Header"/>
      <w:jc w:val="right"/>
      <w:rPr>
        <w:lang w:val="en-GB"/>
      </w:rPr>
    </w:pPr>
    <w:r>
      <w:rPr>
        <w:noProof/>
      </w:rPr>
      <w:pict w14:anchorId="44CCB1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8"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IE" w:eastAsia="en-IE"/>
      </w:rPr>
      <w:drawing>
        <wp:anchor distT="0" distB="0" distL="114300" distR="114300" simplePos="0" relativeHeight="251657216" behindDoc="1" locked="0" layoutInCell="1" allowOverlap="1" wp14:anchorId="03207D6E" wp14:editId="05952FA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947D6">
      <w:rPr>
        <w:sz w:val="22"/>
        <w:lang w:val="en-GB"/>
      </w:rPr>
      <w:t xml:space="preserve">Formerly </w:t>
    </w:r>
    <w:r w:rsidR="003371B3">
      <w:rPr>
        <w:sz w:val="22"/>
        <w:lang w:val="en-GB"/>
      </w:rPr>
      <w:t>C63-8.4.1.4</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IE" w:eastAsia="en-IE"/>
      </w:rPr>
      <w:drawing>
        <wp:anchor distT="0" distB="0" distL="114300" distR="114300" simplePos="0" relativeHeight="251660288" behindDoc="1" locked="0" layoutInCell="1" allowOverlap="1" wp14:anchorId="7FD87733" wp14:editId="4751ACB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51BB7" w14:textId="566C8695" w:rsidR="003371B3" w:rsidRDefault="00ED3BD6">
    <w:pPr>
      <w:pStyle w:val="Header"/>
    </w:pPr>
    <w:r>
      <w:rPr>
        <w:noProof/>
      </w:rPr>
      <w:pict w14:anchorId="2D19EB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6"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23157" w14:textId="50DD0B14" w:rsidR="003371B3" w:rsidRDefault="00ED3BD6">
    <w:pPr>
      <w:pStyle w:val="Header"/>
    </w:pPr>
    <w:r>
      <w:rPr>
        <w:noProof/>
      </w:rPr>
      <w:pict w14:anchorId="01AC7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0"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4E6E5153" w:rsidR="00857580" w:rsidRPr="00ED2A8D" w:rsidRDefault="00ED3BD6" w:rsidP="008747E0">
    <w:pPr>
      <w:pStyle w:val="Header"/>
      <w:rPr>
        <w:lang w:val="en-GB"/>
      </w:rPr>
    </w:pPr>
    <w:r>
      <w:rPr>
        <w:noProof/>
      </w:rPr>
      <w:pict w14:anchorId="4E7736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1"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IE" w:eastAsia="en-IE"/>
      </w:rPr>
      <w:drawing>
        <wp:anchor distT="0" distB="0" distL="114300" distR="114300" simplePos="0" relativeHeight="251655680" behindDoc="1" locked="0" layoutInCell="1" allowOverlap="1" wp14:anchorId="622BD764" wp14:editId="60767D86">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71A012A7" w:rsidR="00857580" w:rsidRPr="00ED2A8D" w:rsidRDefault="003371B3" w:rsidP="003371B3">
    <w:pPr>
      <w:pStyle w:val="Header"/>
      <w:jc w:val="right"/>
      <w:rPr>
        <w:lang w:val="en-GB"/>
      </w:rPr>
    </w:pPr>
    <w:r>
      <w:rPr>
        <w:sz w:val="22"/>
        <w:lang w:val="en-GB"/>
      </w:rPr>
      <w:t>C63-8.4.1.4</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8E298" w14:textId="5999B216" w:rsidR="003371B3" w:rsidRDefault="00ED3BD6">
    <w:pPr>
      <w:pStyle w:val="Header"/>
    </w:pPr>
    <w:r>
      <w:rPr>
        <w:noProof/>
      </w:rPr>
      <w:pict w14:anchorId="091083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9"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85A76" w14:textId="5296742D" w:rsidR="003371B3" w:rsidRDefault="00ED3BD6">
    <w:pPr>
      <w:pStyle w:val="Header"/>
    </w:pPr>
    <w:r>
      <w:rPr>
        <w:noProof/>
      </w:rPr>
      <w:pict w14:anchorId="1002B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3"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3CF55BF3" w:rsidR="00857580" w:rsidRPr="00AB623C" w:rsidRDefault="00ED3BD6" w:rsidP="003371B3">
    <w:pPr>
      <w:pStyle w:val="Header"/>
      <w:jc w:val="right"/>
      <w:rPr>
        <w:lang w:val="en-GB"/>
      </w:rPr>
    </w:pPr>
    <w:r>
      <w:rPr>
        <w:noProof/>
      </w:rPr>
      <w:pict w14:anchorId="75A7AF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4"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371B3">
      <w:rPr>
        <w:sz w:val="22"/>
        <w:lang w:val="en-GB"/>
      </w:rPr>
      <w:t>C63-8.4.1.4</w:t>
    </w:r>
    <w:r w:rsidR="00857580">
      <w:rPr>
        <w:noProof/>
        <w:lang w:val="en-IE" w:eastAsia="en-IE"/>
      </w:rPr>
      <w:drawing>
        <wp:anchor distT="0" distB="0" distL="114300" distR="114300" simplePos="0" relativeHeight="251654656" behindDoc="1" locked="0" layoutInCell="1" allowOverlap="1" wp14:anchorId="7265616B" wp14:editId="3CBA6635">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02A7B" w14:textId="79DE3BD5" w:rsidR="003371B3" w:rsidRDefault="00ED3BD6">
    <w:pPr>
      <w:pStyle w:val="Header"/>
    </w:pPr>
    <w:r>
      <w:rPr>
        <w:noProof/>
      </w:rPr>
      <w:pict w14:anchorId="07AFA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2"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6EAF"/>
    <w:rsid w:val="00085375"/>
    <w:rsid w:val="000C711B"/>
    <w:rsid w:val="000D4C23"/>
    <w:rsid w:val="000E5B53"/>
    <w:rsid w:val="001349DB"/>
    <w:rsid w:val="0013794D"/>
    <w:rsid w:val="00192FEB"/>
    <w:rsid w:val="001B1140"/>
    <w:rsid w:val="001C3592"/>
    <w:rsid w:val="001E416D"/>
    <w:rsid w:val="00203BE2"/>
    <w:rsid w:val="002204DA"/>
    <w:rsid w:val="00265AFA"/>
    <w:rsid w:val="0027175D"/>
    <w:rsid w:val="002B6679"/>
    <w:rsid w:val="00304DD8"/>
    <w:rsid w:val="003236FC"/>
    <w:rsid w:val="003274DB"/>
    <w:rsid w:val="003371B3"/>
    <w:rsid w:val="003476DC"/>
    <w:rsid w:val="003500F2"/>
    <w:rsid w:val="00366678"/>
    <w:rsid w:val="003A6FA7"/>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A181A"/>
    <w:rsid w:val="0060160B"/>
    <w:rsid w:val="006127AC"/>
    <w:rsid w:val="00666061"/>
    <w:rsid w:val="00680F99"/>
    <w:rsid w:val="006A4DA5"/>
    <w:rsid w:val="006C24DF"/>
    <w:rsid w:val="006C748C"/>
    <w:rsid w:val="0070191F"/>
    <w:rsid w:val="00733698"/>
    <w:rsid w:val="00757F9E"/>
    <w:rsid w:val="00763409"/>
    <w:rsid w:val="0076457B"/>
    <w:rsid w:val="00767B26"/>
    <w:rsid w:val="007715E8"/>
    <w:rsid w:val="00782745"/>
    <w:rsid w:val="0078486B"/>
    <w:rsid w:val="007947D6"/>
    <w:rsid w:val="007A446A"/>
    <w:rsid w:val="007D2107"/>
    <w:rsid w:val="007D3221"/>
    <w:rsid w:val="007E30DF"/>
    <w:rsid w:val="007E46D5"/>
    <w:rsid w:val="007F7033"/>
    <w:rsid w:val="007F7544"/>
    <w:rsid w:val="008431CF"/>
    <w:rsid w:val="00854278"/>
    <w:rsid w:val="00857580"/>
    <w:rsid w:val="008747E0"/>
    <w:rsid w:val="009210BC"/>
    <w:rsid w:val="009330EF"/>
    <w:rsid w:val="009414E6"/>
    <w:rsid w:val="00971591"/>
    <w:rsid w:val="00974E99"/>
    <w:rsid w:val="009764FA"/>
    <w:rsid w:val="00980192"/>
    <w:rsid w:val="009B3B25"/>
    <w:rsid w:val="009C79E3"/>
    <w:rsid w:val="009E16EC"/>
    <w:rsid w:val="009E79A1"/>
    <w:rsid w:val="00A1776A"/>
    <w:rsid w:val="00A549B3"/>
    <w:rsid w:val="00AA70F6"/>
    <w:rsid w:val="00AB326D"/>
    <w:rsid w:val="00AB623C"/>
    <w:rsid w:val="00AB73F4"/>
    <w:rsid w:val="00AC33A2"/>
    <w:rsid w:val="00AF159C"/>
    <w:rsid w:val="00B02CC1"/>
    <w:rsid w:val="00B12B0A"/>
    <w:rsid w:val="00B31A41"/>
    <w:rsid w:val="00B67422"/>
    <w:rsid w:val="00B97082"/>
    <w:rsid w:val="00BA0733"/>
    <w:rsid w:val="00BE0675"/>
    <w:rsid w:val="00BF0E9F"/>
    <w:rsid w:val="00C065BD"/>
    <w:rsid w:val="00C23906"/>
    <w:rsid w:val="00C81162"/>
    <w:rsid w:val="00C83666"/>
    <w:rsid w:val="00CB19DB"/>
    <w:rsid w:val="00CD0934"/>
    <w:rsid w:val="00CD36BB"/>
    <w:rsid w:val="00CE5E46"/>
    <w:rsid w:val="00CF477F"/>
    <w:rsid w:val="00CF569D"/>
    <w:rsid w:val="00D6195E"/>
    <w:rsid w:val="00D6394C"/>
    <w:rsid w:val="00D67D51"/>
    <w:rsid w:val="00D70AFE"/>
    <w:rsid w:val="00D74AE1"/>
    <w:rsid w:val="00D75F79"/>
    <w:rsid w:val="00DC7E67"/>
    <w:rsid w:val="00DD6C18"/>
    <w:rsid w:val="00DF1669"/>
    <w:rsid w:val="00E234E9"/>
    <w:rsid w:val="00E24B2E"/>
    <w:rsid w:val="00E270C5"/>
    <w:rsid w:val="00E317B0"/>
    <w:rsid w:val="00E67984"/>
    <w:rsid w:val="00E72A28"/>
    <w:rsid w:val="00E72B8D"/>
    <w:rsid w:val="00E76468"/>
    <w:rsid w:val="00E77E7B"/>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59922F98-44BE-442B-93B4-191CEA23E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EAEC9-6752-42EF-9E3F-24C23C6B2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695</Words>
  <Characters>3964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Seamus Doyle</cp:lastModifiedBy>
  <cp:revision>13</cp:revision>
  <dcterms:created xsi:type="dcterms:W3CDTF">2016-11-02T10:12:00Z</dcterms:created>
  <dcterms:modified xsi:type="dcterms:W3CDTF">2017-03-30T10:26:00Z</dcterms:modified>
</cp:coreProperties>
</file>